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62987F6D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</w:t>
      </w:r>
      <w:ins w:id="0" w:author="Kabátová Jana, Mgr." w:date="2023-09-18T09:17:00Z">
        <w:r w:rsidR="004049AB">
          <w:rPr>
            <w:rFonts w:ascii="Verdana" w:eastAsia="Verdana" w:hAnsi="Verdana"/>
            <w:sz w:val="18"/>
            <w:szCs w:val="18"/>
            <w:lang w:eastAsia="en-US"/>
          </w:rPr>
          <w:t>8</w:t>
        </w:r>
      </w:ins>
      <w:del w:id="1" w:author="Kabátová Jana, Mgr." w:date="2023-09-18T09:17:00Z">
        <w:r w:rsidRPr="005E4CDC" w:rsidDel="004049AB">
          <w:rPr>
            <w:rFonts w:ascii="Verdana" w:eastAsia="Verdana" w:hAnsi="Verdana"/>
            <w:sz w:val="18"/>
            <w:szCs w:val="18"/>
            <w:lang w:eastAsia="en-US"/>
          </w:rPr>
          <w:delText>6</w:delText>
        </w:r>
      </w:del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.4.2. Smlouvy o dílo </w:t>
      </w:r>
      <w:del w:id="2" w:author="Kabátová Jana, Mgr." w:date="2023-09-18T09:17:00Z">
        <w:r w:rsidRPr="005E4CDC" w:rsidDel="004049AB">
          <w:rPr>
            <w:rFonts w:ascii="Verdana" w:eastAsia="Verdana" w:hAnsi="Verdana"/>
            <w:sz w:val="18"/>
            <w:szCs w:val="18"/>
            <w:lang w:eastAsia="en-US"/>
          </w:rPr>
          <w:delText xml:space="preserve">na zhotovení stavby </w:delText>
        </w:r>
      </w:del>
      <w:r w:rsidRPr="005E4CDC">
        <w:rPr>
          <w:rFonts w:ascii="Verdana" w:eastAsia="Verdana" w:hAnsi="Verdana"/>
          <w:sz w:val="18"/>
          <w:szCs w:val="18"/>
          <w:lang w:eastAsia="en-US"/>
        </w:rPr>
        <w:t>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111D988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</w:t>
      </w:r>
      <w:del w:id="3" w:author="Kabátová Jana, Mgr." w:date="2023-09-18T09:21:00Z">
        <w:r w:rsidRPr="005E4CDC" w:rsidDel="004049AB">
          <w:rPr>
            <w:rFonts w:ascii="Verdana" w:hAnsi="Verdana"/>
            <w:sz w:val="18"/>
            <w:szCs w:val="18"/>
          </w:rPr>
          <w:delText>3.1.</w:delText>
        </w:r>
      </w:del>
      <w:ins w:id="4" w:author="Kabátová Jana, Mgr." w:date="2023-09-18T09:21:00Z">
        <w:r w:rsidR="004049AB">
          <w:rPr>
            <w:rFonts w:ascii="Verdana" w:hAnsi="Verdana"/>
            <w:sz w:val="18"/>
            <w:szCs w:val="18"/>
          </w:rPr>
          <w:t>1.1</w:t>
        </w:r>
      </w:ins>
      <w:r w:rsidRPr="005E4CDC">
        <w:rPr>
          <w:rFonts w:ascii="Verdana" w:hAnsi="Verdana"/>
          <w:sz w:val="18"/>
          <w:szCs w:val="18"/>
        </w:rPr>
        <w:t xml:space="preserve"> Smlouvy, se v níže uvedeném období zapojily dále uvedené osoby, které jsou osobami znevýhodněnými na trhu práce ve smyslu odst. </w:t>
      </w:r>
      <w:ins w:id="5" w:author="Kabátová Jana, Mgr." w:date="2023-09-18T09:18:00Z">
        <w:r w:rsidR="004049AB">
          <w:rPr>
            <w:rFonts w:ascii="Verdana" w:hAnsi="Verdana"/>
            <w:sz w:val="18"/>
            <w:szCs w:val="18"/>
          </w:rPr>
          <w:t>8</w:t>
        </w:r>
      </w:ins>
      <w:del w:id="6" w:author="Kabátová Jana, Mgr." w:date="2023-09-18T09:18:00Z">
        <w:r w:rsidRPr="005E4CDC" w:rsidDel="004049AB">
          <w:rPr>
            <w:rFonts w:ascii="Verdana" w:hAnsi="Verdana"/>
            <w:sz w:val="18"/>
            <w:szCs w:val="18"/>
          </w:rPr>
          <w:delText>6</w:delText>
        </w:r>
      </w:del>
      <w:r w:rsidRPr="005E4CDC">
        <w:rPr>
          <w:rFonts w:ascii="Verdana" w:hAnsi="Verdana"/>
          <w:sz w:val="18"/>
          <w:szCs w:val="18"/>
        </w:rPr>
        <w:t xml:space="preserve">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1EA52ED6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</w:t>
      </w:r>
      <w:ins w:id="7" w:author="Kabátová Jana, Mgr." w:date="2023-09-18T09:21:00Z">
        <w:r w:rsidR="004049AB">
          <w:t>8</w:t>
        </w:r>
      </w:ins>
      <w:del w:id="8" w:author="Kabátová Jana, Mgr." w:date="2023-09-18T09:21:00Z">
        <w:r w:rsidDel="004049AB">
          <w:delText>6</w:delText>
        </w:r>
      </w:del>
      <w:r>
        <w:t>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9C65" w14:textId="77777777" w:rsidR="008B1C8D" w:rsidRDefault="008B1C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25469E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43A3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049AB" w:rsidRPr="004049A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66C3E0F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43A3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049AB">
      <w:fldChar w:fldCharType="begin"/>
    </w:r>
    <w:r w:rsidR="004049AB">
      <w:instrText xml:space="preserve"> SECTIONPAGES  \* Arabic  \* MERGEFORMAT </w:instrText>
    </w:r>
    <w:r w:rsidR="004049AB">
      <w:fldChar w:fldCharType="separate"/>
    </w:r>
    <w:r w:rsidR="004049AB" w:rsidRPr="004049AB">
      <w:rPr>
        <w:rFonts w:cs="Arial"/>
        <w:noProof/>
        <w:sz w:val="14"/>
        <w:szCs w:val="14"/>
      </w:rPr>
      <w:t>2</w:t>
    </w:r>
    <w:r w:rsidR="004049A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3ACEA22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</w:t>
      </w:r>
      <w:ins w:id="9" w:author="Kabátová Jana, Mgr." w:date="2023-09-18T09:21:00Z">
        <w:r w:rsidR="004049AB">
          <w:rPr>
            <w:rFonts w:ascii="Verdana" w:hAnsi="Verdana"/>
            <w:sz w:val="16"/>
            <w:szCs w:val="16"/>
          </w:rPr>
          <w:t>8</w:t>
        </w:r>
      </w:ins>
      <w:del w:id="10" w:author="Kabátová Jana, Mgr." w:date="2023-09-18T09:21:00Z">
        <w:r w:rsidRPr="00DF41CC" w:rsidDel="004049AB">
          <w:rPr>
            <w:rFonts w:ascii="Verdana" w:hAnsi="Verdana"/>
            <w:sz w:val="16"/>
            <w:szCs w:val="16"/>
          </w:rPr>
          <w:delText>6</w:delText>
        </w:r>
      </w:del>
      <w:r w:rsidRPr="00DF41CC">
        <w:rPr>
          <w:rFonts w:ascii="Verdana" w:hAnsi="Verdana"/>
          <w:sz w:val="16"/>
          <w:szCs w:val="16"/>
        </w:rPr>
        <w:t>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0190F1E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</w:t>
      </w:r>
      <w:ins w:id="11" w:author="Kabátová Jana, Mgr." w:date="2023-09-18T09:22:00Z">
        <w:r w:rsidR="004049AB">
          <w:rPr>
            <w:rFonts w:ascii="Verdana" w:hAnsi="Verdana"/>
            <w:sz w:val="16"/>
            <w:szCs w:val="16"/>
          </w:rPr>
          <w:t>8</w:t>
        </w:r>
      </w:ins>
      <w:del w:id="12" w:author="Kabátová Jana, Mgr." w:date="2023-09-18T09:22:00Z">
        <w:r w:rsidRPr="00DF41CC" w:rsidDel="004049AB">
          <w:rPr>
            <w:rFonts w:ascii="Verdana" w:hAnsi="Verdana"/>
            <w:sz w:val="16"/>
            <w:szCs w:val="16"/>
          </w:rPr>
          <w:delText>6</w:delText>
        </w:r>
      </w:del>
      <w:r w:rsidRPr="00DF41CC">
        <w:rPr>
          <w:rFonts w:ascii="Verdana" w:hAnsi="Verdana"/>
          <w:sz w:val="16"/>
          <w:szCs w:val="16"/>
        </w:rPr>
        <w:t>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10FC277D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</w:t>
      </w:r>
      <w:ins w:id="13" w:author="Kabátová Jana, Mgr." w:date="2023-09-18T09:22:00Z">
        <w:r w:rsidR="004049AB">
          <w:rPr>
            <w:rFonts w:ascii="Verdana" w:hAnsi="Verdana"/>
            <w:sz w:val="16"/>
            <w:szCs w:val="16"/>
          </w:rPr>
          <w:t>8</w:t>
        </w:r>
      </w:ins>
      <w:del w:id="14" w:author="Kabátová Jana, Mgr." w:date="2023-09-18T09:22:00Z">
        <w:r w:rsidRPr="00DF41CC" w:rsidDel="004049AB">
          <w:rPr>
            <w:rFonts w:ascii="Verdana" w:hAnsi="Verdana"/>
            <w:sz w:val="16"/>
            <w:szCs w:val="16"/>
          </w:rPr>
          <w:delText>6</w:delText>
        </w:r>
      </w:del>
      <w:r w:rsidRPr="00DF41CC">
        <w:rPr>
          <w:rFonts w:ascii="Verdana" w:hAnsi="Verdana"/>
          <w:sz w:val="16"/>
          <w:szCs w:val="16"/>
        </w:rPr>
        <w:t>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33519" w14:textId="77777777" w:rsidR="008B1C8D" w:rsidRDefault="008B1C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84EC" w14:textId="77777777" w:rsidR="008B1C8D" w:rsidRDefault="008B1C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59A1D5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del w:id="15" w:author="Kabátová Jana, Mgr." w:date="2023-09-18T09:14:00Z">
            <w:r w:rsidR="005E4CDC" w:rsidDel="00DC2EE9">
              <w:rPr>
                <w:rFonts w:ascii="Verdana" w:eastAsia="Calibri" w:hAnsi="Verdana"/>
                <w:sz w:val="18"/>
                <w:szCs w:val="18"/>
              </w:rPr>
              <w:delText>1</w:delText>
            </w:r>
            <w:r w:rsidR="008B1C8D" w:rsidDel="00DC2EE9">
              <w:rPr>
                <w:rFonts w:ascii="Verdana" w:eastAsia="Calibri" w:hAnsi="Verdana"/>
                <w:sz w:val="18"/>
                <w:szCs w:val="18"/>
              </w:rPr>
              <w:delText>0</w:delText>
            </w:r>
            <w:r w:rsidR="005452CE" w:rsidRPr="00FF2EAC" w:rsidDel="00DC2EE9">
              <w:rPr>
                <w:rFonts w:ascii="Verdana" w:eastAsia="Calibri" w:hAnsi="Verdana"/>
                <w:sz w:val="18"/>
                <w:szCs w:val="18"/>
              </w:rPr>
              <w:delText xml:space="preserve"> </w:delText>
            </w:r>
          </w:del>
          <w:ins w:id="16" w:author="Kabátová Jana, Mgr." w:date="2023-09-18T09:14:00Z">
            <w:r w:rsidR="00DC2EE9">
              <w:rPr>
                <w:rFonts w:ascii="Verdana" w:eastAsia="Calibri" w:hAnsi="Verdana"/>
                <w:sz w:val="18"/>
                <w:szCs w:val="18"/>
              </w:rPr>
              <w:t>5</w:t>
            </w:r>
            <w:r w:rsidR="00DC2EE9" w:rsidRPr="00FF2EAC">
              <w:rPr>
                <w:rFonts w:ascii="Verdana" w:eastAsia="Calibri" w:hAnsi="Verdana"/>
                <w:sz w:val="18"/>
                <w:szCs w:val="18"/>
              </w:rPr>
              <w:t xml:space="preserve"> </w:t>
            </w:r>
          </w:ins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965412">
    <w:abstractNumId w:val="6"/>
  </w:num>
  <w:num w:numId="2" w16cid:durableId="612786881">
    <w:abstractNumId w:val="2"/>
  </w:num>
  <w:num w:numId="3" w16cid:durableId="1948075835">
    <w:abstractNumId w:val="3"/>
  </w:num>
  <w:num w:numId="4" w16cid:durableId="1888249861">
    <w:abstractNumId w:val="5"/>
  </w:num>
  <w:num w:numId="5" w16cid:durableId="554584012">
    <w:abstractNumId w:val="1"/>
  </w:num>
  <w:num w:numId="6" w16cid:durableId="1632131223">
    <w:abstractNumId w:val="4"/>
  </w:num>
  <w:num w:numId="7" w16cid:durableId="6946175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bátová Jana, Mgr.">
    <w15:presenceInfo w15:providerId="AD" w15:userId="S::KabatovaJ@spravazeleznic.cz::c64edb39-c830-480c-b31f-771ab09133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sDel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049AB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B1C8D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2EE9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B1C8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C691B8-2B3D-4CF1-864D-CC10DA7C1F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399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2021-11-03T13:52:00Z</dcterms:created>
  <dcterms:modified xsi:type="dcterms:W3CDTF">2023-09-18T07:23:00Z</dcterms:modified>
</cp:coreProperties>
</file>